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611C" w:rsidRPr="00627BEC" w:rsidRDefault="00BC5F5D" w:rsidP="007F11F1">
      <w:pPr>
        <w:spacing w:after="0"/>
        <w:rPr>
          <w:b/>
        </w:rPr>
      </w:pPr>
      <w:r w:rsidRPr="00627BEC">
        <w:rPr>
          <w:b/>
        </w:rPr>
        <w:t>Introduction</w:t>
      </w:r>
      <w:bookmarkStart w:id="0" w:name="_GoBack"/>
      <w:bookmarkEnd w:id="0"/>
    </w:p>
    <w:p w:rsidR="007B75C9" w:rsidRDefault="00BC5F5D" w:rsidP="006D611C">
      <w:pPr>
        <w:spacing w:after="0"/>
      </w:pPr>
      <w:r w:rsidRPr="00BC5F5D">
        <w:rPr>
          <w:i/>
        </w:rPr>
        <w:t>You are an aspiring leader with a passion for school reform and a dedication to becoming highly effective in supporting students in underrepresented groups.</w:t>
      </w:r>
      <w:r>
        <w:t xml:space="preserve"> </w:t>
      </w:r>
    </w:p>
    <w:p w:rsidR="007B75C9" w:rsidRDefault="007B75C9" w:rsidP="006D611C">
      <w:pPr>
        <w:spacing w:after="0"/>
      </w:pPr>
    </w:p>
    <w:p w:rsidR="00BC5F5D" w:rsidRDefault="00BC5F5D" w:rsidP="006D611C">
      <w:pPr>
        <w:spacing w:after="0"/>
      </w:pPr>
      <w:r>
        <w:t xml:space="preserve">Through </w:t>
      </w:r>
      <w:r w:rsidR="0060272D">
        <w:t xml:space="preserve">a </w:t>
      </w:r>
      <w:r>
        <w:t>partnership</w:t>
      </w:r>
      <w:r w:rsidRPr="00B66402">
        <w:t xml:space="preserve"> with Denver Public Schools</w:t>
      </w:r>
      <w:r>
        <w:t>, the Office of Continuing &amp; Professional Education</w:t>
      </w:r>
      <w:r w:rsidRPr="00B66402">
        <w:t xml:space="preserve"> </w:t>
      </w:r>
      <w:r>
        <w:t>is</w:t>
      </w:r>
      <w:r w:rsidRPr="00B66402">
        <w:t xml:space="preserve"> offer</w:t>
      </w:r>
      <w:r>
        <w:t xml:space="preserve">ing a unique </w:t>
      </w:r>
      <w:r w:rsidR="004C3BBB">
        <w:t xml:space="preserve">32-credit hour </w:t>
      </w:r>
      <w:r w:rsidRPr="00B66402">
        <w:t>principal licensure program</w:t>
      </w:r>
      <w:r>
        <w:t xml:space="preserve"> that provides</w:t>
      </w:r>
      <w:r w:rsidRPr="00BC5F5D">
        <w:t xml:space="preserve"> </w:t>
      </w:r>
      <w:r w:rsidRPr="00B66402">
        <w:t xml:space="preserve">opportunities for </w:t>
      </w:r>
      <w:r>
        <w:t>licensure candidates</w:t>
      </w:r>
      <w:r w:rsidRPr="00B66402">
        <w:t xml:space="preserve"> to develop in-depth understanding of principal leadership with an emphasis on equity, language, and culture.</w:t>
      </w:r>
      <w:r>
        <w:t xml:space="preserve">  </w:t>
      </w:r>
    </w:p>
    <w:p w:rsidR="007F11F1" w:rsidRDefault="007F11F1" w:rsidP="007F11F1">
      <w:pPr>
        <w:spacing w:after="0"/>
        <w:rPr>
          <w:b/>
        </w:rPr>
      </w:pPr>
    </w:p>
    <w:p w:rsidR="00BC5F5D" w:rsidRPr="001D539A" w:rsidRDefault="00BC5F5D" w:rsidP="007F11F1">
      <w:pPr>
        <w:spacing w:after="0"/>
        <w:rPr>
          <w:b/>
        </w:rPr>
      </w:pPr>
      <w:r w:rsidRPr="001D539A">
        <w:rPr>
          <w:b/>
        </w:rPr>
        <w:t>Philosophy</w:t>
      </w:r>
    </w:p>
    <w:p w:rsidR="00BC5F5D" w:rsidRDefault="00BC5F5D" w:rsidP="007F11F1">
      <w:pPr>
        <w:spacing w:after="0"/>
        <w:rPr>
          <w:i/>
        </w:rPr>
      </w:pPr>
      <w:r w:rsidRPr="00BC5F5D">
        <w:rPr>
          <w:i/>
        </w:rPr>
        <w:t>Make a tremendous impact on the success of students, teachers, schools and districts.</w:t>
      </w:r>
    </w:p>
    <w:p w:rsidR="007B75C9" w:rsidRDefault="007B75C9" w:rsidP="007F11F1">
      <w:pPr>
        <w:spacing w:after="0"/>
        <w:rPr>
          <w:i/>
        </w:rPr>
      </w:pPr>
    </w:p>
    <w:p w:rsidR="00BC5F5D" w:rsidRDefault="00BC5F5D" w:rsidP="00BC5F5D">
      <w:r>
        <w:t xml:space="preserve">We cultivate transformational leaders who are prepared to </w:t>
      </w:r>
      <w:r w:rsidR="0014195A">
        <w:t xml:space="preserve">embrace </w:t>
      </w:r>
      <w:r>
        <w:t xml:space="preserve">exceptional opportunities and demanding challenges in schools with </w:t>
      </w:r>
      <w:r w:rsidR="0014195A">
        <w:t xml:space="preserve">both zeal and </w:t>
      </w:r>
      <w:r>
        <w:t>resiliency</w:t>
      </w:r>
      <w:r w:rsidR="0014195A">
        <w:t xml:space="preserve">. </w:t>
      </w:r>
      <w:r w:rsidR="00CC22FF">
        <w:t xml:space="preserve">The program </w:t>
      </w:r>
      <w:r w:rsidR="006D611C">
        <w:t xml:space="preserve">prepares </w:t>
      </w:r>
      <w:r w:rsidR="00CC22FF">
        <w:t xml:space="preserve">candidates with </w:t>
      </w:r>
      <w:r w:rsidR="006D611C">
        <w:t xml:space="preserve">not only the </w:t>
      </w:r>
      <w:r>
        <w:t>knowledge</w:t>
      </w:r>
      <w:r w:rsidR="006D611C">
        <w:t xml:space="preserve"> and skills to earn a principal license (CDE) but also with the experiences necessary to </w:t>
      </w:r>
      <w:r w:rsidR="0014195A">
        <w:t xml:space="preserve">influence systems and people by </w:t>
      </w:r>
      <w:r w:rsidR="006D611C">
        <w:t>lead</w:t>
      </w:r>
      <w:r w:rsidR="0014195A">
        <w:t>ing</w:t>
      </w:r>
      <w:r w:rsidR="006D611C">
        <w:t xml:space="preserve"> successful schools in reaching organizational goals</w:t>
      </w:r>
      <w:r w:rsidR="0014195A">
        <w:t xml:space="preserve">, including </w:t>
      </w:r>
      <w:r w:rsidR="006D611C">
        <w:t xml:space="preserve">high </w:t>
      </w:r>
      <w:r>
        <w:t>performance and increase</w:t>
      </w:r>
      <w:r w:rsidR="006D611C">
        <w:t xml:space="preserve">s in </w:t>
      </w:r>
      <w:r w:rsidR="0014195A">
        <w:t xml:space="preserve">student </w:t>
      </w:r>
      <w:r w:rsidR="006D611C">
        <w:t xml:space="preserve">growth and </w:t>
      </w:r>
      <w:r w:rsidR="0014195A">
        <w:t>a</w:t>
      </w:r>
      <w:r>
        <w:t xml:space="preserve">chievement.  </w:t>
      </w:r>
    </w:p>
    <w:p w:rsidR="00793C0C" w:rsidRDefault="00793C0C" w:rsidP="00793C0C">
      <w:pPr>
        <w:pStyle w:val="ListParagraph"/>
        <w:numPr>
          <w:ilvl w:val="0"/>
          <w:numId w:val="1"/>
        </w:numPr>
      </w:pPr>
      <w:r>
        <w:t xml:space="preserve">Work with experienced instructors to enhance self-awareness in order to more fully engage schools and communities in crucial conversations that value the language and culture of students and families as assets.  </w:t>
      </w:r>
    </w:p>
    <w:p w:rsidR="00793C0C" w:rsidRDefault="00793C0C" w:rsidP="00793C0C">
      <w:pPr>
        <w:pStyle w:val="ListParagraph"/>
        <w:numPr>
          <w:ilvl w:val="0"/>
          <w:numId w:val="1"/>
        </w:numPr>
      </w:pPr>
      <w:r>
        <w:t xml:space="preserve">Focus on building and maintaining relationships with school staff to develop strong support networks and maximize resources.  </w:t>
      </w:r>
    </w:p>
    <w:p w:rsidR="00793C0C" w:rsidRDefault="007B75C9" w:rsidP="00BC5F5D">
      <w:pPr>
        <w:pStyle w:val="ListParagraph"/>
        <w:numPr>
          <w:ilvl w:val="0"/>
          <w:numId w:val="1"/>
        </w:numPr>
      </w:pPr>
      <w:r>
        <w:t>Utilize</w:t>
      </w:r>
      <w:r w:rsidR="007F11F1">
        <w:t xml:space="preserve"> t</w:t>
      </w:r>
      <w:r w:rsidR="00793C0C">
        <w:t>echnology as a means of empowerment for administrators, teachers, and students.</w:t>
      </w:r>
    </w:p>
    <w:p w:rsidR="00793C0C" w:rsidRDefault="00793C0C" w:rsidP="00BC5F5D">
      <w:pPr>
        <w:pStyle w:val="ListParagraph"/>
        <w:numPr>
          <w:ilvl w:val="0"/>
          <w:numId w:val="1"/>
        </w:numPr>
      </w:pPr>
      <w:r>
        <w:t>D</w:t>
      </w:r>
      <w:r w:rsidRPr="004C3583">
        <w:t>evelop in-depth understanding about leadership roles and responsibilities, contemporary educational issues, and collaborations within and across communities</w:t>
      </w:r>
      <w:r>
        <w:t>.</w:t>
      </w:r>
    </w:p>
    <w:p w:rsidR="00793C0C" w:rsidRDefault="00793C0C" w:rsidP="00BC5F5D">
      <w:pPr>
        <w:pStyle w:val="ListParagraph"/>
        <w:numPr>
          <w:ilvl w:val="0"/>
          <w:numId w:val="1"/>
        </w:numPr>
      </w:pPr>
      <w:r>
        <w:t xml:space="preserve">Raise a </w:t>
      </w:r>
      <w:r w:rsidRPr="004C3583">
        <w:t>thorough awareness of the legal, financial and political dimensions of schools and school districts</w:t>
      </w:r>
      <w:r w:rsidR="007B75C9">
        <w:t>.</w:t>
      </w:r>
    </w:p>
    <w:p w:rsidR="00793C0C" w:rsidRDefault="007F11F1" w:rsidP="00793C0C">
      <w:pPr>
        <w:pStyle w:val="ListParagraph"/>
        <w:numPr>
          <w:ilvl w:val="0"/>
          <w:numId w:val="1"/>
        </w:numPr>
      </w:pPr>
      <w:r>
        <w:t>I</w:t>
      </w:r>
      <w:r w:rsidR="00793C0C">
        <w:t xml:space="preserve">ncorporate </w:t>
      </w:r>
      <w:r w:rsidR="00793C0C" w:rsidRPr="004C3583">
        <w:t>multiple perspectives, themes of equity and social justice, a focus on the needs and experiences of diverse children and youth, and implications for leadership in today's schools.</w:t>
      </w:r>
      <w:r w:rsidR="00793C0C">
        <w:t xml:space="preserve">  </w:t>
      </w:r>
    </w:p>
    <w:p w:rsidR="007F11F1" w:rsidRDefault="007F11F1" w:rsidP="007F11F1">
      <w:pPr>
        <w:spacing w:after="0"/>
        <w:rPr>
          <w:b/>
        </w:rPr>
      </w:pPr>
    </w:p>
    <w:p w:rsidR="002E2927" w:rsidRPr="004F4740" w:rsidRDefault="002C3BD7" w:rsidP="007F11F1">
      <w:pPr>
        <w:spacing w:after="0"/>
        <w:rPr>
          <w:b/>
        </w:rPr>
      </w:pPr>
      <w:r>
        <w:rPr>
          <w:b/>
        </w:rPr>
        <w:t xml:space="preserve">In </w:t>
      </w:r>
      <w:r w:rsidR="002E2927" w:rsidRPr="004F4740">
        <w:rPr>
          <w:b/>
        </w:rPr>
        <w:t>Partnership with Denver Public Schools</w:t>
      </w:r>
    </w:p>
    <w:p w:rsidR="007B75C9" w:rsidRDefault="007B75C9" w:rsidP="00026D7B">
      <w:r>
        <w:t>Increasing the number of p</w:t>
      </w:r>
      <w:r w:rsidR="00B72BD4">
        <w:t>owerful leaders</w:t>
      </w:r>
      <w:r>
        <w:t xml:space="preserve"> is </w:t>
      </w:r>
      <w:r w:rsidR="00B72BD4">
        <w:t>essential to address the achievement gap in Denver.</w:t>
      </w:r>
      <w:r>
        <w:t xml:space="preserve">        </w:t>
      </w:r>
      <w:r w:rsidR="002E2927">
        <w:t>CU Denver and D</w:t>
      </w:r>
      <w:r w:rsidR="004C3BBB">
        <w:t xml:space="preserve">enver </w:t>
      </w:r>
      <w:r w:rsidR="002E2927">
        <w:t>P</w:t>
      </w:r>
      <w:r w:rsidR="004C3BBB">
        <w:t xml:space="preserve">ublic </w:t>
      </w:r>
      <w:r w:rsidR="002E2927">
        <w:t>S</w:t>
      </w:r>
      <w:r w:rsidR="004C3BBB">
        <w:t>chools</w:t>
      </w:r>
      <w:r w:rsidR="002E2927">
        <w:t xml:space="preserve"> </w:t>
      </w:r>
      <w:r>
        <w:t>collaborate</w:t>
      </w:r>
      <w:r w:rsidR="004C3BBB">
        <w:t xml:space="preserve"> to provide educators with leadership skills</w:t>
      </w:r>
      <w:r w:rsidR="002E2927">
        <w:t xml:space="preserve"> </w:t>
      </w:r>
      <w:r w:rsidR="004C3BBB">
        <w:t>that</w:t>
      </w:r>
      <w:r w:rsidR="002E2927">
        <w:t xml:space="preserve"> </w:t>
      </w:r>
      <w:r w:rsidR="004C3BBB">
        <w:t xml:space="preserve">have a </w:t>
      </w:r>
      <w:r w:rsidR="002E2927">
        <w:t>profound impact on student opportunity, achievement and success in urban and diverse communities.  D</w:t>
      </w:r>
      <w:r w:rsidR="00B72BD4">
        <w:t xml:space="preserve">enver </w:t>
      </w:r>
      <w:r w:rsidR="002E2927">
        <w:t>P</w:t>
      </w:r>
      <w:r w:rsidR="00B72BD4">
        <w:t xml:space="preserve">ublic </w:t>
      </w:r>
      <w:r w:rsidR="002E2927">
        <w:t>S</w:t>
      </w:r>
      <w:r w:rsidR="00B72BD4">
        <w:t>chools</w:t>
      </w:r>
      <w:r w:rsidR="002E2927">
        <w:t xml:space="preserve"> is</w:t>
      </w:r>
      <w:r w:rsidR="002E2927" w:rsidRPr="00330606">
        <w:t xml:space="preserve"> committ</w:t>
      </w:r>
      <w:r w:rsidR="002E2927">
        <w:t xml:space="preserve">ed to principal autonomy and </w:t>
      </w:r>
      <w:r w:rsidR="002E2927" w:rsidRPr="00330606">
        <w:t>support</w:t>
      </w:r>
      <w:r w:rsidR="002E2927">
        <w:t>s</w:t>
      </w:r>
      <w:r w:rsidR="002E2927" w:rsidRPr="00330606">
        <w:t xml:space="preserve"> high caliber schoo</w:t>
      </w:r>
      <w:r w:rsidR="00B72BD4">
        <w:t>l leaders who are ready to lead</w:t>
      </w:r>
      <w:r w:rsidR="00026D7B">
        <w:t xml:space="preserve">.  </w:t>
      </w:r>
    </w:p>
    <w:p w:rsidR="00026D7B" w:rsidRPr="007B75C9" w:rsidRDefault="00026D7B" w:rsidP="00026D7B">
      <w:pPr>
        <w:rPr>
          <w:ins w:id="1" w:author="Poole, Kevin" w:date="2013-03-22T10:48:00Z"/>
        </w:rPr>
      </w:pPr>
      <w:r w:rsidRPr="007B75C9">
        <w:rPr>
          <w:i/>
        </w:rPr>
        <w:t>Students who complete this cohort program will be provided with a preferred status in the candidacy for school leadership positions in the Denver Public Schools.</w:t>
      </w:r>
      <w:r>
        <w:rPr>
          <w:color w:val="1F497D"/>
        </w:rPr>
        <w:t xml:space="preserve">  </w:t>
      </w:r>
    </w:p>
    <w:p w:rsidR="007F11F1" w:rsidRDefault="007F11F1" w:rsidP="007F11F1">
      <w:pPr>
        <w:spacing w:after="0"/>
        <w:rPr>
          <w:b/>
        </w:rPr>
      </w:pPr>
    </w:p>
    <w:p w:rsidR="004F4740" w:rsidRPr="001D539A" w:rsidRDefault="004F4740" w:rsidP="007F11F1">
      <w:pPr>
        <w:spacing w:after="0"/>
        <w:rPr>
          <w:b/>
        </w:rPr>
      </w:pPr>
      <w:r w:rsidRPr="001D539A">
        <w:rPr>
          <w:b/>
        </w:rPr>
        <w:lastRenderedPageBreak/>
        <w:t>Practical</w:t>
      </w:r>
    </w:p>
    <w:p w:rsidR="004F4740" w:rsidRDefault="00B72BD4" w:rsidP="007F11F1">
      <w:pPr>
        <w:spacing w:after="0"/>
      </w:pPr>
      <w:r>
        <w:t>Engage</w:t>
      </w:r>
      <w:r w:rsidR="004F4740" w:rsidRPr="004C3583">
        <w:t xml:space="preserve"> in school-based research projects </w:t>
      </w:r>
      <w:r w:rsidR="00347218">
        <w:t xml:space="preserve">that focus </w:t>
      </w:r>
      <w:r>
        <w:t>on</w:t>
      </w:r>
      <w:r w:rsidR="004F4740" w:rsidRPr="004C3583">
        <w:t xml:space="preserve"> </w:t>
      </w:r>
      <w:r w:rsidR="00347218">
        <w:t xml:space="preserve">the everyday </w:t>
      </w:r>
      <w:r w:rsidR="004F4740" w:rsidRPr="004C3583">
        <w:t>tasks</w:t>
      </w:r>
      <w:r>
        <w:t xml:space="preserve"> and challenges </w:t>
      </w:r>
      <w:r w:rsidR="00347218">
        <w:t>that face</w:t>
      </w:r>
      <w:r w:rsidR="004F4740" w:rsidRPr="004C3583">
        <w:t xml:space="preserve"> today's principals. </w:t>
      </w:r>
      <w:r w:rsidR="00347218">
        <w:t>Course</w:t>
      </w:r>
      <w:r w:rsidR="004F4740" w:rsidRPr="004C3583">
        <w:t xml:space="preserve"> and clinical practice experiences are integrated throughout</w:t>
      </w:r>
      <w:r>
        <w:t xml:space="preserve"> the</w:t>
      </w:r>
      <w:r w:rsidR="00347218">
        <w:t xml:space="preserve"> program</w:t>
      </w:r>
      <w:r w:rsidR="007B75C9">
        <w:t xml:space="preserve"> and principal</w:t>
      </w:r>
      <w:r w:rsidR="004F4740" w:rsidRPr="004C3583">
        <w:t xml:space="preserve"> candidates </w:t>
      </w:r>
      <w:r>
        <w:t xml:space="preserve">may </w:t>
      </w:r>
      <w:r w:rsidR="00347218">
        <w:t xml:space="preserve">be able to </w:t>
      </w:r>
      <w:r w:rsidR="004F4740" w:rsidRPr="004C3583">
        <w:t xml:space="preserve">use their own school as a clinical-practice site.  </w:t>
      </w:r>
    </w:p>
    <w:p w:rsidR="007B75C9" w:rsidRDefault="007B75C9" w:rsidP="004F4740">
      <w:pPr>
        <w:spacing w:after="0"/>
        <w:rPr>
          <w:b/>
        </w:rPr>
      </w:pPr>
    </w:p>
    <w:p w:rsidR="004F4740" w:rsidRPr="001D539A" w:rsidRDefault="004F4740" w:rsidP="004F4740">
      <w:pPr>
        <w:spacing w:after="0"/>
        <w:rPr>
          <w:b/>
        </w:rPr>
      </w:pPr>
      <w:r w:rsidRPr="001D539A">
        <w:rPr>
          <w:b/>
        </w:rPr>
        <w:t>CU Denver Faculty</w:t>
      </w:r>
    </w:p>
    <w:p w:rsidR="007F11F1" w:rsidRPr="007B75C9" w:rsidRDefault="007B75C9" w:rsidP="007B75C9">
      <w:r>
        <w:t xml:space="preserve">Study </w:t>
      </w:r>
      <w:r w:rsidR="004F4740" w:rsidRPr="004C3583">
        <w:t>with</w:t>
      </w:r>
      <w:r>
        <w:t xml:space="preserve"> expert</w:t>
      </w:r>
      <w:r w:rsidR="004F4740" w:rsidRPr="004C3583">
        <w:t xml:space="preserve"> faculty who are engaged in education at the state, national and international levels. </w:t>
      </w:r>
      <w:r w:rsidR="004F4740">
        <w:t xml:space="preserve"> F</w:t>
      </w:r>
      <w:r>
        <w:t>aculty collaborate</w:t>
      </w:r>
      <w:r w:rsidR="006D611C">
        <w:t xml:space="preserve"> </w:t>
      </w:r>
      <w:r w:rsidR="004F4740" w:rsidRPr="004C3583">
        <w:t xml:space="preserve">with </w:t>
      </w:r>
      <w:r w:rsidR="006D611C">
        <w:t>DPS principal</w:t>
      </w:r>
      <w:r w:rsidR="00026D7B">
        <w:t>s</w:t>
      </w:r>
      <w:r w:rsidR="006D611C">
        <w:t xml:space="preserve"> and </w:t>
      </w:r>
      <w:r w:rsidR="004F4740" w:rsidRPr="004C3583">
        <w:t>district leaders to form an instructional team that expa</w:t>
      </w:r>
      <w:r w:rsidR="00347218">
        <w:t>nds your professional horizons and connects</w:t>
      </w:r>
      <w:r w:rsidR="004F4740" w:rsidRPr="004C3583">
        <w:t xml:space="preserve"> you to </w:t>
      </w:r>
      <w:r w:rsidR="00347218">
        <w:t>best</w:t>
      </w:r>
      <w:r w:rsidR="004F4740" w:rsidRPr="004C3583">
        <w:t xml:space="preserve"> practices </w:t>
      </w:r>
      <w:r w:rsidR="00347218">
        <w:t xml:space="preserve">and the newest research </w:t>
      </w:r>
      <w:r w:rsidR="004F4740" w:rsidRPr="004C3583">
        <w:t>emerging from innovative school and district reform.</w:t>
      </w:r>
    </w:p>
    <w:p w:rsidR="001D539A" w:rsidRPr="001D539A" w:rsidRDefault="001D539A" w:rsidP="001D539A">
      <w:pPr>
        <w:spacing w:after="0"/>
        <w:rPr>
          <w:b/>
        </w:rPr>
      </w:pPr>
      <w:r w:rsidRPr="001D539A">
        <w:rPr>
          <w:b/>
        </w:rPr>
        <w:t>Affordable</w:t>
      </w:r>
    </w:p>
    <w:p w:rsidR="001D539A" w:rsidRDefault="001D539A" w:rsidP="001D539A">
      <w:pPr>
        <w:spacing w:after="0"/>
      </w:pPr>
      <w:r w:rsidRPr="00B66402">
        <w:t>$349 per credit or $11,168 for 32 credits (plus hybrid course fees)</w:t>
      </w:r>
    </w:p>
    <w:p w:rsidR="007F11F1" w:rsidRDefault="007F11F1" w:rsidP="001D539A">
      <w:pPr>
        <w:spacing w:after="0"/>
      </w:pPr>
    </w:p>
    <w:p w:rsidR="004F4740" w:rsidRPr="001D539A" w:rsidRDefault="004F4740" w:rsidP="007F11F1">
      <w:pPr>
        <w:spacing w:after="0"/>
        <w:rPr>
          <w:b/>
        </w:rPr>
      </w:pPr>
      <w:r w:rsidRPr="001D539A">
        <w:rPr>
          <w:b/>
        </w:rPr>
        <w:t>Program Layout</w:t>
      </w:r>
    </w:p>
    <w:p w:rsidR="001D539A" w:rsidRDefault="001D539A" w:rsidP="007F11F1">
      <w:pPr>
        <w:pStyle w:val="ListParagraph"/>
        <w:numPr>
          <w:ilvl w:val="0"/>
          <w:numId w:val="3"/>
        </w:numPr>
        <w:spacing w:after="0"/>
      </w:pPr>
      <w:r>
        <w:t>Candidates</w:t>
      </w:r>
      <w:r w:rsidRPr="004C3583">
        <w:t xml:space="preserve"> complete the 32-credit principal licens</w:t>
      </w:r>
      <w:r>
        <w:t>e program as part of a cohort of a</w:t>
      </w:r>
      <w:r w:rsidRPr="004C3583">
        <w:t>pproximately 25 students</w:t>
      </w:r>
      <w:r>
        <w:t>.</w:t>
      </w:r>
    </w:p>
    <w:p w:rsidR="001D539A" w:rsidRDefault="001D539A" w:rsidP="001D539A">
      <w:pPr>
        <w:pStyle w:val="ListParagraph"/>
        <w:numPr>
          <w:ilvl w:val="0"/>
          <w:numId w:val="3"/>
        </w:numPr>
      </w:pPr>
      <w:r>
        <w:t>C</w:t>
      </w:r>
      <w:r w:rsidR="004F4740">
        <w:t>o</w:t>
      </w:r>
      <w:r>
        <w:t>urses combine</w:t>
      </w:r>
      <w:r w:rsidR="004F4740">
        <w:t xml:space="preserve"> face-to-face and online learning in hybrid courses delivered over four consecutive semester</w:t>
      </w:r>
      <w:r>
        <w:t>s (including summer semesters).</w:t>
      </w:r>
    </w:p>
    <w:p w:rsidR="001D539A" w:rsidRDefault="004F4740" w:rsidP="001D539A">
      <w:pPr>
        <w:pStyle w:val="ListParagraph"/>
        <w:numPr>
          <w:ilvl w:val="0"/>
          <w:numId w:val="3"/>
        </w:numPr>
      </w:pPr>
      <w:r w:rsidRPr="004C3583">
        <w:t xml:space="preserve">Successful completion of course </w:t>
      </w:r>
      <w:r w:rsidRPr="00026D7B">
        <w:t xml:space="preserve">work and </w:t>
      </w:r>
      <w:r w:rsidR="006D611C" w:rsidRPr="00026D7B">
        <w:t xml:space="preserve">program requirements </w:t>
      </w:r>
      <w:r w:rsidRPr="00026D7B">
        <w:t>prepares</w:t>
      </w:r>
      <w:r w:rsidRPr="004C3583">
        <w:t xml:space="preserve"> </w:t>
      </w:r>
      <w:r w:rsidR="00026D7B">
        <w:t>candidates</w:t>
      </w:r>
      <w:r w:rsidR="00145951">
        <w:t xml:space="preserve"> to apply for the </w:t>
      </w:r>
      <w:r w:rsidRPr="004C3583">
        <w:t>initial principal license.</w:t>
      </w:r>
      <w:r>
        <w:t xml:space="preserve">  </w:t>
      </w:r>
    </w:p>
    <w:p w:rsidR="004F4740" w:rsidRDefault="004F4740" w:rsidP="001D539A">
      <w:pPr>
        <w:pStyle w:val="ListParagraph"/>
        <w:numPr>
          <w:ilvl w:val="0"/>
          <w:numId w:val="3"/>
        </w:numPr>
      </w:pPr>
      <w:r>
        <w:t>Face-to-face sessions:</w:t>
      </w:r>
    </w:p>
    <w:p w:rsidR="004F4740" w:rsidRDefault="004F4740" w:rsidP="001D539A">
      <w:pPr>
        <w:pStyle w:val="ListParagraph"/>
        <w:numPr>
          <w:ilvl w:val="0"/>
          <w:numId w:val="5"/>
        </w:numPr>
        <w:spacing w:after="0"/>
      </w:pPr>
      <w:r>
        <w:t>1 week-long induction: June 24-28, 2013</w:t>
      </w:r>
    </w:p>
    <w:p w:rsidR="004F4740" w:rsidRDefault="004F4740" w:rsidP="001D539A">
      <w:pPr>
        <w:pStyle w:val="ListParagraph"/>
        <w:numPr>
          <w:ilvl w:val="0"/>
          <w:numId w:val="5"/>
        </w:numPr>
      </w:pPr>
      <w:r>
        <w:t>2 fall term weekends (Friday evening &amp; all-day Saturday): September 13-14 &amp; November 22-23, 2013</w:t>
      </w:r>
    </w:p>
    <w:p w:rsidR="004F4740" w:rsidRDefault="004F4740" w:rsidP="001D539A">
      <w:pPr>
        <w:pStyle w:val="ListParagraph"/>
        <w:numPr>
          <w:ilvl w:val="0"/>
          <w:numId w:val="5"/>
        </w:numPr>
      </w:pPr>
      <w:r>
        <w:t>2 spring term weekends (Friday evening &amp; all-day Saturday): February 14-15, 2014 &amp; April 11-12, 2014</w:t>
      </w:r>
    </w:p>
    <w:p w:rsidR="007F11F1" w:rsidRPr="007F11F1" w:rsidRDefault="004F4740" w:rsidP="007B75C9">
      <w:pPr>
        <w:pStyle w:val="ListParagraph"/>
        <w:numPr>
          <w:ilvl w:val="0"/>
          <w:numId w:val="5"/>
        </w:numPr>
      </w:pPr>
      <w:r>
        <w:t>1 final day – July 26, 2014</w:t>
      </w:r>
    </w:p>
    <w:p w:rsidR="001D539A" w:rsidRPr="001D539A" w:rsidRDefault="001D539A" w:rsidP="007F11F1">
      <w:pPr>
        <w:spacing w:after="0"/>
        <w:rPr>
          <w:b/>
        </w:rPr>
      </w:pPr>
      <w:r w:rsidRPr="001D539A">
        <w:rPr>
          <w:b/>
        </w:rPr>
        <w:t>Apply</w:t>
      </w:r>
    </w:p>
    <w:p w:rsidR="001D539A" w:rsidRPr="004C3583" w:rsidRDefault="001D539A" w:rsidP="007F11F1">
      <w:pPr>
        <w:spacing w:after="0" w:line="240" w:lineRule="auto"/>
      </w:pPr>
      <w:r w:rsidRPr="004C3583">
        <w:t>All applicants must hold at least a bachelor's degree and a teaching or special services license; we recommend ap</w:t>
      </w:r>
      <w:r>
        <w:t xml:space="preserve">proximately three years of post- teacher </w:t>
      </w:r>
      <w:r w:rsidRPr="004C3583">
        <w:t>licensure experience in the field of education.</w:t>
      </w:r>
    </w:p>
    <w:p w:rsidR="001D539A" w:rsidRDefault="001D539A" w:rsidP="001D539A">
      <w:pPr>
        <w:spacing w:after="0" w:line="240" w:lineRule="auto"/>
      </w:pPr>
    </w:p>
    <w:p w:rsidR="001D539A" w:rsidRPr="004C3583" w:rsidRDefault="001D539A" w:rsidP="001D539A">
      <w:pPr>
        <w:spacing w:after="0" w:line="240" w:lineRule="auto"/>
      </w:pPr>
      <w:r w:rsidRPr="004C3583">
        <w:t>The ALPS program seeks students who possess:</w:t>
      </w:r>
    </w:p>
    <w:p w:rsidR="001D539A" w:rsidRPr="004C3583" w:rsidRDefault="001D539A" w:rsidP="001D539A">
      <w:pPr>
        <w:numPr>
          <w:ilvl w:val="0"/>
          <w:numId w:val="4"/>
        </w:numPr>
        <w:spacing w:after="0" w:line="240" w:lineRule="auto"/>
      </w:pPr>
      <w:r w:rsidRPr="004C3583">
        <w:t>High intellectual ability</w:t>
      </w:r>
    </w:p>
    <w:p w:rsidR="001D539A" w:rsidRPr="004C3583" w:rsidRDefault="001D539A" w:rsidP="001D539A">
      <w:pPr>
        <w:numPr>
          <w:ilvl w:val="0"/>
          <w:numId w:val="4"/>
        </w:numPr>
        <w:spacing w:after="0" w:line="240" w:lineRule="auto"/>
      </w:pPr>
      <w:r>
        <w:t>Strong academic backgrounds</w:t>
      </w:r>
    </w:p>
    <w:p w:rsidR="001D539A" w:rsidRPr="004C3583" w:rsidRDefault="001D539A" w:rsidP="001D539A">
      <w:pPr>
        <w:numPr>
          <w:ilvl w:val="0"/>
          <w:numId w:val="4"/>
        </w:numPr>
        <w:spacing w:after="0" w:line="240" w:lineRule="auto"/>
      </w:pPr>
      <w:r>
        <w:t>Clear leadership potential</w:t>
      </w:r>
    </w:p>
    <w:p w:rsidR="001D539A" w:rsidRDefault="001D539A" w:rsidP="001D539A">
      <w:pPr>
        <w:spacing w:after="0"/>
      </w:pPr>
    </w:p>
    <w:p w:rsidR="002C3BD7" w:rsidRDefault="002C3BD7" w:rsidP="00627BEC">
      <w:pPr>
        <w:spacing w:after="0"/>
      </w:pPr>
      <w:r>
        <w:t>Application Deadline:</w:t>
      </w:r>
      <w:r w:rsidR="00627BEC">
        <w:t xml:space="preserve"> </w:t>
      </w:r>
      <w:r w:rsidR="007B75C9">
        <w:t xml:space="preserve"> </w:t>
      </w:r>
      <w:r>
        <w:t>April 15</w:t>
      </w:r>
      <w:r w:rsidR="00627BEC">
        <w:t>, 2013</w:t>
      </w:r>
    </w:p>
    <w:p w:rsidR="00627BEC" w:rsidRPr="00627BEC" w:rsidRDefault="00627BEC" w:rsidP="00627BEC">
      <w:pPr>
        <w:pStyle w:val="NormalWeb"/>
        <w:rPr>
          <w:rFonts w:asciiTheme="minorHAnsi" w:eastAsiaTheme="minorHAnsi" w:hAnsiTheme="minorHAnsi" w:cstheme="minorBidi"/>
          <w:sz w:val="22"/>
          <w:szCs w:val="22"/>
        </w:rPr>
      </w:pPr>
      <w:r w:rsidRPr="00627BEC">
        <w:rPr>
          <w:rFonts w:asciiTheme="minorHAnsi" w:eastAsiaTheme="minorHAnsi" w:hAnsiTheme="minorHAnsi" w:cstheme="minorBidi"/>
          <w:sz w:val="22"/>
          <w:szCs w:val="22"/>
        </w:rPr>
        <w:t xml:space="preserve">Interested principal licensure candidates will apply either for the MA or </w:t>
      </w:r>
      <w:proofErr w:type="spellStart"/>
      <w:r w:rsidRPr="00627BEC">
        <w:rPr>
          <w:rFonts w:asciiTheme="minorHAnsi" w:eastAsiaTheme="minorHAnsi" w:hAnsiTheme="minorHAnsi" w:cstheme="minorBidi"/>
          <w:sz w:val="22"/>
          <w:szCs w:val="22"/>
        </w:rPr>
        <w:t>EdS</w:t>
      </w:r>
      <w:proofErr w:type="spellEnd"/>
      <w:r w:rsidRPr="00627BEC">
        <w:rPr>
          <w:rFonts w:asciiTheme="minorHAnsi" w:eastAsiaTheme="minorHAnsi" w:hAnsiTheme="minorHAnsi" w:cstheme="minorBidi"/>
          <w:sz w:val="22"/>
          <w:szCs w:val="22"/>
        </w:rPr>
        <w:t xml:space="preserve"> degree programs</w:t>
      </w:r>
      <w:r>
        <w:rPr>
          <w:rFonts w:asciiTheme="minorHAnsi" w:eastAsiaTheme="minorHAnsi" w:hAnsiTheme="minorHAnsi" w:cstheme="minorBidi"/>
          <w:sz w:val="22"/>
          <w:szCs w:val="22"/>
        </w:rPr>
        <w:t>, although finishing the degree requirements is optional after students have completed the 32-credit licensure program</w:t>
      </w:r>
      <w:r w:rsidRPr="00627BEC">
        <w:rPr>
          <w:rFonts w:asciiTheme="minorHAnsi" w:eastAsiaTheme="minorHAnsi" w:hAnsiTheme="minorHAnsi" w:cstheme="minorBidi"/>
          <w:sz w:val="22"/>
          <w:szCs w:val="22"/>
        </w:rPr>
        <w:t xml:space="preserve">.  If you do not have a previous graduate degree, you may complete 9 additional semester credits and a brief paper to earn an </w:t>
      </w:r>
      <w:hyperlink r:id="rId7" w:history="1">
        <w:r w:rsidRPr="00627BEC">
          <w:rPr>
            <w:rFonts w:asciiTheme="minorHAnsi" w:eastAsiaTheme="minorHAnsi" w:hAnsiTheme="minorHAnsi" w:cstheme="minorBidi"/>
            <w:sz w:val="22"/>
            <w:szCs w:val="22"/>
          </w:rPr>
          <w:t>MA degree in Administrative Leadership and Policy Studies</w:t>
        </w:r>
      </w:hyperlink>
      <w:r w:rsidRPr="00627BEC">
        <w:rPr>
          <w:rFonts w:asciiTheme="minorHAnsi" w:eastAsiaTheme="minorHAnsi" w:hAnsiTheme="minorHAnsi" w:cstheme="minorBidi"/>
          <w:sz w:val="22"/>
          <w:szCs w:val="22"/>
        </w:rPr>
        <w:t xml:space="preserve">.   If you </w:t>
      </w:r>
      <w:r w:rsidRPr="00627BEC">
        <w:rPr>
          <w:rFonts w:asciiTheme="minorHAnsi" w:eastAsiaTheme="minorHAnsi" w:hAnsiTheme="minorHAnsi" w:cstheme="minorBidi"/>
          <w:sz w:val="22"/>
          <w:szCs w:val="22"/>
        </w:rPr>
        <w:lastRenderedPageBreak/>
        <w:t xml:space="preserve">have a previous master's degree, you may complete 9 additional semester credits and a brief paper to earn </w:t>
      </w:r>
      <w:proofErr w:type="gramStart"/>
      <w:r w:rsidRPr="00627BEC">
        <w:rPr>
          <w:rFonts w:asciiTheme="minorHAnsi" w:eastAsiaTheme="minorHAnsi" w:hAnsiTheme="minorHAnsi" w:cstheme="minorBidi"/>
          <w:sz w:val="22"/>
          <w:szCs w:val="22"/>
        </w:rPr>
        <w:t>a</w:t>
      </w:r>
      <w:proofErr w:type="gramEnd"/>
      <w:r w:rsidRPr="00627BEC">
        <w:rPr>
          <w:rFonts w:asciiTheme="minorHAnsi" w:eastAsiaTheme="minorHAnsi" w:hAnsiTheme="minorHAnsi" w:cstheme="minorBidi"/>
          <w:sz w:val="22"/>
          <w:szCs w:val="22"/>
        </w:rPr>
        <w:t xml:space="preserve"> </w:t>
      </w:r>
      <w:hyperlink r:id="rId8" w:history="1">
        <w:proofErr w:type="spellStart"/>
        <w:r w:rsidRPr="00627BEC">
          <w:rPr>
            <w:rFonts w:asciiTheme="minorHAnsi" w:eastAsiaTheme="minorHAnsi" w:hAnsiTheme="minorHAnsi" w:cstheme="minorBidi"/>
            <w:sz w:val="22"/>
            <w:szCs w:val="22"/>
          </w:rPr>
          <w:t>EdS</w:t>
        </w:r>
        <w:proofErr w:type="spellEnd"/>
        <w:r w:rsidRPr="00627BEC">
          <w:rPr>
            <w:rFonts w:asciiTheme="minorHAnsi" w:eastAsiaTheme="minorHAnsi" w:hAnsiTheme="minorHAnsi" w:cstheme="minorBidi"/>
            <w:sz w:val="22"/>
            <w:szCs w:val="22"/>
          </w:rPr>
          <w:t xml:space="preserve"> degree in Administrative Leadership and Policy Studies</w:t>
        </w:r>
      </w:hyperlink>
      <w:r w:rsidRPr="00627BEC">
        <w:rPr>
          <w:rFonts w:asciiTheme="minorHAnsi" w:eastAsiaTheme="minorHAnsi" w:hAnsiTheme="minorHAnsi" w:cstheme="minorBidi"/>
          <w:sz w:val="22"/>
          <w:szCs w:val="22"/>
        </w:rPr>
        <w:t>.</w:t>
      </w:r>
      <w:r>
        <w:rPr>
          <w:rFonts w:asciiTheme="minorHAnsi" w:eastAsiaTheme="minorHAnsi" w:hAnsiTheme="minorHAnsi" w:cstheme="minorBidi"/>
          <w:sz w:val="22"/>
          <w:szCs w:val="22"/>
        </w:rPr>
        <w:t xml:space="preserve">  </w:t>
      </w:r>
      <w:r w:rsidRPr="00627BEC">
        <w:rPr>
          <w:rFonts w:asciiTheme="minorHAnsi" w:eastAsiaTheme="minorHAnsi" w:hAnsiTheme="minorHAnsi" w:cstheme="minorBidi"/>
          <w:sz w:val="22"/>
          <w:szCs w:val="22"/>
        </w:rPr>
        <w:t xml:space="preserve">  </w:t>
      </w:r>
    </w:p>
    <w:p w:rsidR="001D539A" w:rsidRPr="009E77CA" w:rsidRDefault="001D539A" w:rsidP="001D539A">
      <w:pPr>
        <w:spacing w:after="0"/>
      </w:pPr>
      <w:r w:rsidRPr="00627BEC">
        <w:t xml:space="preserve">For application instructions go to: </w:t>
      </w:r>
      <w:hyperlink r:id="rId9" w:history="1">
        <w:r w:rsidRPr="00492CC6">
          <w:rPr>
            <w:rStyle w:val="Hyperlink"/>
          </w:rPr>
          <w:t>http://www.ucdenver.edu/academics/colleges/SchoolOfEducation/Apply/Pages/AdministrativeLeadershipPolicyStudies.aspx</w:t>
        </w:r>
      </w:hyperlink>
      <w:r>
        <w:t xml:space="preserve"> </w:t>
      </w:r>
    </w:p>
    <w:p w:rsidR="001D539A" w:rsidRDefault="001D539A" w:rsidP="001D539A">
      <w:pPr>
        <w:spacing w:after="0"/>
      </w:pPr>
    </w:p>
    <w:p w:rsidR="002C3BD7" w:rsidRPr="003F09C4" w:rsidRDefault="001D539A" w:rsidP="001D539A">
      <w:pPr>
        <w:spacing w:after="0"/>
        <w:rPr>
          <w:b/>
        </w:rPr>
      </w:pPr>
      <w:r w:rsidRPr="001D539A">
        <w:rPr>
          <w:b/>
        </w:rPr>
        <w:t>Information Session</w:t>
      </w:r>
    </w:p>
    <w:p w:rsidR="001D539A" w:rsidRDefault="003F09C4" w:rsidP="001D539A">
      <w:pPr>
        <w:spacing w:after="0"/>
      </w:pPr>
      <w:r>
        <w:t xml:space="preserve">Join us for the DPS Principal Cohort Information Session that will be held in </w:t>
      </w:r>
      <w:r w:rsidRPr="007F11F1">
        <w:rPr>
          <w:highlight w:val="yellow"/>
        </w:rPr>
        <w:t>April</w:t>
      </w:r>
      <w:r>
        <w:t xml:space="preserve">. </w:t>
      </w:r>
      <w:r w:rsidR="007F11F1">
        <w:t xml:space="preserve"> </w:t>
      </w:r>
      <w:r>
        <w:t xml:space="preserve">Meet </w:t>
      </w:r>
      <w:r w:rsidR="001D539A">
        <w:t xml:space="preserve">CU Denver faculty and DPS representatives </w:t>
      </w:r>
      <w:r>
        <w:t>and network with your colleagues</w:t>
      </w:r>
      <w:r w:rsidR="001D539A">
        <w:t xml:space="preserve">.   </w:t>
      </w:r>
      <w:r w:rsidR="007F11F1">
        <w:t>For more information</w:t>
      </w:r>
      <w:r w:rsidR="00627BEC">
        <w:t xml:space="preserve"> please contact </w:t>
      </w:r>
      <w:hyperlink r:id="rId10" w:history="1">
        <w:r w:rsidR="00627BEC" w:rsidRPr="00D042B5">
          <w:rPr>
            <w:rStyle w:val="Hyperlink"/>
          </w:rPr>
          <w:t>cpe@ucdenver.edu</w:t>
        </w:r>
      </w:hyperlink>
      <w:r w:rsidR="00627BEC">
        <w:t>.</w:t>
      </w:r>
    </w:p>
    <w:p w:rsidR="007B75C9" w:rsidRDefault="007B75C9" w:rsidP="001D539A">
      <w:pPr>
        <w:spacing w:after="0"/>
      </w:pPr>
    </w:p>
    <w:p w:rsidR="007B75C9" w:rsidRDefault="007B75C9" w:rsidP="001D539A">
      <w:pPr>
        <w:spacing w:after="0"/>
      </w:pPr>
      <w:r>
        <w:t>Contact</w:t>
      </w:r>
    </w:p>
    <w:p w:rsidR="007B75C9" w:rsidRDefault="007B75C9" w:rsidP="001D539A">
      <w:pPr>
        <w:spacing w:after="0"/>
      </w:pPr>
      <w:r>
        <w:t>University of Colorado Denver</w:t>
      </w:r>
    </w:p>
    <w:p w:rsidR="007B75C9" w:rsidRDefault="007B75C9" w:rsidP="001D539A">
      <w:pPr>
        <w:spacing w:after="0"/>
      </w:pPr>
      <w:r>
        <w:t>Continuing &amp; Professional Education</w:t>
      </w:r>
    </w:p>
    <w:p w:rsidR="007B75C9" w:rsidRDefault="00264AD3" w:rsidP="001D539A">
      <w:pPr>
        <w:spacing w:after="0"/>
      </w:pPr>
      <w:r>
        <w:t xml:space="preserve">1380 Lawrence </w:t>
      </w:r>
      <w:proofErr w:type="spellStart"/>
      <w:r>
        <w:t>Stteet</w:t>
      </w:r>
      <w:proofErr w:type="spellEnd"/>
      <w:r>
        <w:t>, #625</w:t>
      </w:r>
    </w:p>
    <w:p w:rsidR="00264AD3" w:rsidRDefault="00264AD3" w:rsidP="001D539A">
      <w:pPr>
        <w:spacing w:after="0"/>
      </w:pPr>
      <w:r>
        <w:t>Denver, CO 80204</w:t>
      </w:r>
    </w:p>
    <w:p w:rsidR="00264AD3" w:rsidRDefault="00264AD3" w:rsidP="001D539A">
      <w:pPr>
        <w:spacing w:after="0"/>
      </w:pPr>
      <w:r>
        <w:t>303-315-4985</w:t>
      </w:r>
    </w:p>
    <w:p w:rsidR="00264AD3" w:rsidRDefault="00264AD3" w:rsidP="001D539A">
      <w:pPr>
        <w:spacing w:after="0"/>
      </w:pPr>
      <w:hyperlink r:id="rId11" w:history="1">
        <w:r w:rsidRPr="00C45D81">
          <w:rPr>
            <w:rStyle w:val="Hyperlink"/>
          </w:rPr>
          <w:t>cpe@ucdenver.edu</w:t>
        </w:r>
      </w:hyperlink>
    </w:p>
    <w:p w:rsidR="00264AD3" w:rsidRDefault="00264AD3" w:rsidP="001D539A">
      <w:pPr>
        <w:spacing w:after="0"/>
      </w:pPr>
      <w:hyperlink r:id="rId12" w:history="1">
        <w:r w:rsidRPr="00C45D81">
          <w:rPr>
            <w:rStyle w:val="Hyperlink"/>
          </w:rPr>
          <w:t>www.ucdenver.edu/cpe</w:t>
        </w:r>
      </w:hyperlink>
    </w:p>
    <w:p w:rsidR="00264AD3" w:rsidRDefault="00264AD3" w:rsidP="001D539A">
      <w:pPr>
        <w:spacing w:after="0"/>
      </w:pPr>
    </w:p>
    <w:p w:rsidR="00627BEC" w:rsidRDefault="00627BEC" w:rsidP="001D539A">
      <w:pPr>
        <w:spacing w:after="0"/>
      </w:pPr>
    </w:p>
    <w:p w:rsidR="00627BEC" w:rsidRDefault="00627BEC" w:rsidP="001D539A">
      <w:pPr>
        <w:spacing w:after="0"/>
      </w:pPr>
    </w:p>
    <w:p w:rsidR="001D539A" w:rsidRDefault="001D539A" w:rsidP="001D539A">
      <w:pPr>
        <w:spacing w:after="0"/>
      </w:pPr>
    </w:p>
    <w:p w:rsidR="001D539A" w:rsidRDefault="001D539A" w:rsidP="001D539A">
      <w:pPr>
        <w:spacing w:after="0"/>
      </w:pPr>
    </w:p>
    <w:p w:rsidR="001D539A" w:rsidRDefault="001D539A" w:rsidP="001D539A"/>
    <w:p w:rsidR="001D539A" w:rsidRDefault="001D539A" w:rsidP="001D539A"/>
    <w:p w:rsidR="004F4740" w:rsidRDefault="004F4740" w:rsidP="004F4740">
      <w:pPr>
        <w:spacing w:after="0"/>
      </w:pPr>
    </w:p>
    <w:p w:rsidR="004F4740" w:rsidRDefault="004F4740" w:rsidP="00BC5F5D"/>
    <w:p w:rsidR="00CC22FF" w:rsidRPr="00B66402" w:rsidRDefault="00CC22FF" w:rsidP="00BC5F5D"/>
    <w:p w:rsidR="00BC5F5D" w:rsidRDefault="00BC5F5D"/>
    <w:sectPr w:rsidR="00BC5F5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37335"/>
    <w:multiLevelType w:val="hybridMultilevel"/>
    <w:tmpl w:val="2258012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07E560B"/>
    <w:multiLevelType w:val="multilevel"/>
    <w:tmpl w:val="6F7EA1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127A7F19"/>
    <w:multiLevelType w:val="hybridMultilevel"/>
    <w:tmpl w:val="7BB448B0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5B133936"/>
    <w:multiLevelType w:val="hybridMultilevel"/>
    <w:tmpl w:val="37203B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5907FD"/>
    <w:multiLevelType w:val="hybridMultilevel"/>
    <w:tmpl w:val="0DACF9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5F5D"/>
    <w:rsid w:val="00026D7B"/>
    <w:rsid w:val="0014195A"/>
    <w:rsid w:val="00144B8D"/>
    <w:rsid w:val="00145951"/>
    <w:rsid w:val="001A4D98"/>
    <w:rsid w:val="001D539A"/>
    <w:rsid w:val="00264AD3"/>
    <w:rsid w:val="002C3BD7"/>
    <w:rsid w:val="002D3063"/>
    <w:rsid w:val="002E2927"/>
    <w:rsid w:val="00347218"/>
    <w:rsid w:val="003F09C4"/>
    <w:rsid w:val="00481A84"/>
    <w:rsid w:val="004C3BBB"/>
    <w:rsid w:val="004F4740"/>
    <w:rsid w:val="005232B5"/>
    <w:rsid w:val="0060272D"/>
    <w:rsid w:val="006177E7"/>
    <w:rsid w:val="00627BEC"/>
    <w:rsid w:val="006D611C"/>
    <w:rsid w:val="00793C0C"/>
    <w:rsid w:val="007B75C9"/>
    <w:rsid w:val="007F11F1"/>
    <w:rsid w:val="00914695"/>
    <w:rsid w:val="00917FB9"/>
    <w:rsid w:val="009A289A"/>
    <w:rsid w:val="00A64838"/>
    <w:rsid w:val="00A950D9"/>
    <w:rsid w:val="00B72BD4"/>
    <w:rsid w:val="00BC5F5D"/>
    <w:rsid w:val="00C74503"/>
    <w:rsid w:val="00CC22FF"/>
    <w:rsid w:val="00EA3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93C0C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2E292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E292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E2927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E29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2927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1D539A"/>
    <w:rPr>
      <w:color w:val="0000FF"/>
      <w:u w:val="singl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C3BD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C3BD7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unhideWhenUsed/>
    <w:rsid w:val="00627B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627BEC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93C0C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2E292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E292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E2927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E29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2927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1D539A"/>
    <w:rPr>
      <w:color w:val="0000FF"/>
      <w:u w:val="singl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C3BD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C3BD7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unhideWhenUsed/>
    <w:rsid w:val="00627B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627BE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839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585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6011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5762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965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7277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69716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0801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47139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53753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125850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338738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341229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940863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5866380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6295240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cdenver.edu/academics/colleges/SchoolOfEducation/Academics/EdS/Pages/PrincipalLicensewithEdSDegree.aspx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ucdenver.edu/academics/colleges/SchoolOfEducation/Academics/MASTERS/PrincipalandSchoolLeadership/Pages/AdministrativeLeadership.aspx" TargetMode="External"/><Relationship Id="rId12" Type="http://schemas.openxmlformats.org/officeDocument/2006/relationships/hyperlink" Target="http://www.ucdenver.edu/cpe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cpe@ucdenver.edu" TargetMode="External"/><Relationship Id="rId5" Type="http://schemas.openxmlformats.org/officeDocument/2006/relationships/settings" Target="settings.xml"/><Relationship Id="rId10" Type="http://schemas.openxmlformats.org/officeDocument/2006/relationships/hyperlink" Target="mailto:cpe@ucdenver.ed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ucdenver.edu/academics/colleges/SchoolOfEducation/Apply/Pages/AdministrativeLeadershipPolicyStudies.aspx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D57373-4E4C-486A-9FFD-F9962EA500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937</Words>
  <Characters>5174</Characters>
  <Application>Microsoft Office Word</Application>
  <DocSecurity>4</DocSecurity>
  <Lines>323</Lines>
  <Paragraphs>117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Carrothers, Mindy</dc:creator>
  <cp:lastModifiedBy>Carrothers, Mindy</cp:lastModifiedBy>
  <cp:revision>2</cp:revision>
  <dcterms:created xsi:type="dcterms:W3CDTF">2013-03-25T18:19:00Z</dcterms:created>
  <dcterms:modified xsi:type="dcterms:W3CDTF">2013-03-25T18:19:00Z</dcterms:modified>
</cp:coreProperties>
</file>